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del w:id="0" w:author="Jana Hôrková" w:date="2016-02-17T13:50:00Z">
        <w:r w:rsidRPr="00CF6605" w:rsidDel="007E1351">
          <w:rPr>
            <w:rFonts w:ascii="Arial" w:hAnsi="Arial" w:cs="Arial"/>
            <w:sz w:val="18"/>
            <w:szCs w:val="18"/>
          </w:rPr>
          <w:delText>9b a § 9c</w:delText>
        </w:r>
      </w:del>
      <w:ins w:id="1" w:author="Jana Hôrková" w:date="2016-02-17T13:50:00Z">
        <w:r w:rsidR="007E1351">
          <w:rPr>
            <w:rFonts w:ascii="Arial" w:hAnsi="Arial" w:cs="Arial"/>
            <w:sz w:val="18"/>
            <w:szCs w:val="18"/>
          </w:rPr>
          <w:t>22 ods. 1</w:t>
        </w:r>
      </w:ins>
      <w:r w:rsidRPr="00CF6605">
        <w:rPr>
          <w:rFonts w:ascii="Arial" w:hAnsi="Arial" w:cs="Arial"/>
          <w:sz w:val="18"/>
          <w:szCs w:val="18"/>
        </w:rPr>
        <w:t xml:space="preserve"> zákona č. </w:t>
      </w:r>
      <w:del w:id="2" w:author="Jana Hôrková" w:date="2016-02-17T13:50:00Z">
        <w:r w:rsidRPr="00CF6605" w:rsidDel="007E1351">
          <w:rPr>
            <w:rFonts w:ascii="Arial" w:hAnsi="Arial" w:cs="Arial"/>
            <w:sz w:val="18"/>
            <w:szCs w:val="18"/>
          </w:rPr>
          <w:delText>502/2001</w:delText>
        </w:r>
      </w:del>
      <w:ins w:id="3" w:author="Jana Hôrková" w:date="2016-02-17T13:50:00Z">
        <w:r w:rsidR="007E1351">
          <w:rPr>
            <w:rFonts w:ascii="Arial" w:hAnsi="Arial" w:cs="Arial"/>
            <w:sz w:val="18"/>
            <w:szCs w:val="18"/>
          </w:rPr>
          <w:t>357/2015</w:t>
        </w:r>
      </w:ins>
      <w:r w:rsidRPr="00CF6605">
        <w:rPr>
          <w:rFonts w:ascii="Arial" w:hAnsi="Arial" w:cs="Arial"/>
          <w:sz w:val="18"/>
          <w:szCs w:val="18"/>
        </w:rPr>
        <w:t xml:space="preserve"> Z. z. o finančnej kontrole a </w:t>
      </w:r>
      <w:del w:id="4" w:author="Jana Hôrková" w:date="2016-02-17T13:51:00Z">
        <w:r w:rsidRPr="00CF6605" w:rsidDel="007E1351">
          <w:rPr>
            <w:rFonts w:ascii="Arial" w:hAnsi="Arial" w:cs="Arial"/>
            <w:sz w:val="18"/>
            <w:szCs w:val="18"/>
          </w:rPr>
          <w:delText>vnútornom</w:delText>
        </w:r>
      </w:del>
      <w:r w:rsidRPr="00CF6605">
        <w:rPr>
          <w:rFonts w:ascii="Arial" w:hAnsi="Arial" w:cs="Arial"/>
          <w:sz w:val="18"/>
          <w:szCs w:val="18"/>
        </w:rPr>
        <w:t xml:space="preserve">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del w:id="5" w:author="Jana Hôrková" w:date="2016-02-17T13:51:00Z">
        <w:r w:rsidRPr="00CF6605" w:rsidDel="007E1351">
          <w:rPr>
            <w:rFonts w:ascii="Arial" w:hAnsi="Arial" w:cs="Arial"/>
            <w:sz w:val="18"/>
            <w:szCs w:val="18"/>
          </w:rPr>
          <w:delText xml:space="preserve">v znení neskorších predpisov </w:delText>
        </w:r>
      </w:del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Miesto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4B283A" w:rsidRPr="00CF6605" w:rsidRDefault="004B283A" w:rsidP="007E1351">
            <w:pPr>
              <w:rPr>
                <w:rFonts w:ascii="Arial" w:hAnsi="Arial" w:cs="Arial"/>
                <w:sz w:val="18"/>
                <w:szCs w:val="18"/>
              </w:rPr>
            </w:pPr>
            <w:del w:id="13" w:author="Jana Hôrková" w:date="2016-02-17T13:52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>Administratívna kontrola/</w:delText>
              </w:r>
            </w:del>
            <w:ins w:id="14" w:author="Jana Hôrková" w:date="2016-02-17T13:53:00Z">
              <w:r w:rsidR="007E1351">
                <w:rPr>
                  <w:rFonts w:ascii="Arial" w:hAnsi="Arial" w:cs="Arial"/>
                  <w:sz w:val="18"/>
                  <w:szCs w:val="18"/>
                </w:rPr>
                <w:t xml:space="preserve">Finančná </w:t>
              </w:r>
            </w:ins>
            <w:del w:id="15" w:author="Jana Hôrková" w:date="2016-02-17T13:53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>K</w:delText>
              </w:r>
            </w:del>
            <w:ins w:id="16" w:author="Jana Hôrková" w:date="2016-02-17T13:53:00Z">
              <w:r w:rsidR="007E1351">
                <w:rPr>
                  <w:rFonts w:ascii="Arial" w:hAnsi="Arial" w:cs="Arial"/>
                  <w:sz w:val="18"/>
                  <w:szCs w:val="18"/>
                </w:rPr>
                <w:t>k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ontrola na mieste</w:t>
            </w:r>
            <w:del w:id="17" w:author="Jana Hôrková" w:date="2016-02-17T13:52:00Z">
              <w:r w:rsidRPr="00CF6605" w:rsidDel="007E1351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9"/>
              </w:r>
            </w:del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spolu s návrhmi opatrení na nápravu zistených nedostatkov a na odstránenie príčin ich vzniku: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 žiadosti o platbu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Závery z  kontroly, vrátane vyjadrenia o súlade finančnej operácie alebo jej časti so skutočnosťami uvedenými § </w:t>
            </w:r>
            <w:del w:id="24" w:author="Jana Hôrková" w:date="2016-02-17T13:55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9 </w:delText>
              </w:r>
            </w:del>
            <w:ins w:id="25" w:author="Jana Hôrková" w:date="2016-02-17T13:55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6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del w:id="26" w:author="Jana Hôrková" w:date="2016-02-17T13:55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1 </w:delText>
              </w:r>
            </w:del>
            <w:ins w:id="27" w:author="Jana Hôrková" w:date="2016-02-17T13:55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4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Informácia o vykonaní </w:t>
            </w:r>
            <w:del w:id="29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vnútornej administratívnej</w:delText>
              </w:r>
            </w:del>
            <w:ins w:id="30" w:author="Jana Hôrková" w:date="2016-02-17T13:56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finančnej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ins w:id="31" w:author="Jana Hôrková" w:date="2016-02-17T14:19:00Z">
              <w:r w:rsidR="003C08D7">
                <w:rPr>
                  <w:rFonts w:ascii="Arial" w:hAnsi="Arial" w:cs="Arial"/>
                  <w:b/>
                  <w:sz w:val="18"/>
                  <w:szCs w:val="18"/>
                </w:rPr>
                <w:t>e</w:t>
              </w:r>
            </w:ins>
            <w:del w:id="32" w:author="Jana Hôrková" w:date="2016-02-17T14:19:00Z">
              <w:r w:rsidRPr="00CF6605" w:rsidDel="003C08D7">
                <w:rPr>
                  <w:rFonts w:ascii="Arial" w:hAnsi="Arial" w:cs="Arial"/>
                  <w:b/>
                  <w:sz w:val="18"/>
                  <w:szCs w:val="18"/>
                </w:rPr>
                <w:delText>y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v zmysle § </w:t>
            </w:r>
            <w:del w:id="33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9a </w:delText>
              </w:r>
            </w:del>
            <w:ins w:id="34" w:author="Jana Hôrková" w:date="2016-02-17T13:56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6 ods. 4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dokladov a iných písomností vzťahujúcich sa k 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del w:id="37" w:author="Jana Hôrková" w:date="2016-02-17T13:56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 xml:space="preserve">písomnej </w:delText>
              </w:r>
            </w:del>
            <w:ins w:id="38" w:author="Jana Hôrková" w:date="2016-02-17T13:56:00Z"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>písomn</w:t>
              </w:r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ého</w:t>
              </w:r>
              <w:r w:rsidR="007E1351" w:rsidRPr="00CF660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del w:id="39" w:author="Jana Hôrková" w:date="2016-02-17T13:57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správy o</w:delText>
              </w:r>
            </w:del>
            <w:ins w:id="40" w:author="Jana Hôrková" w:date="2016-02-17T13:57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zoznamu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ins w:id="41" w:author="Jana Hôrková" w:date="2016-02-17T13:57:00Z">
              <w:r w:rsidR="007E1351">
                <w:rPr>
                  <w:rFonts w:ascii="Arial" w:hAnsi="Arial" w:cs="Arial"/>
                  <w:b/>
                  <w:sz w:val="18"/>
                  <w:szCs w:val="18"/>
                </w:rPr>
                <w:t>í</w:t>
              </w:r>
            </w:ins>
            <w:del w:id="42" w:author="Jana Hôrková" w:date="2016-02-17T13:57:00Z">
              <w:r w:rsidRPr="00CF6605" w:rsidDel="007E1351">
                <w:rPr>
                  <w:rFonts w:ascii="Arial" w:hAnsi="Arial" w:cs="Arial"/>
                  <w:b/>
                  <w:sz w:val="18"/>
                  <w:szCs w:val="18"/>
                </w:rPr>
                <w:delText>iach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 o odstránení príčin ich vzniku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9212" w:type="dxa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:rsidTr="004B283A">
        <w:tc>
          <w:tcPr>
            <w:tcW w:w="9212" w:type="dxa"/>
            <w:shd w:val="clear" w:color="auto" w:fill="B2A1C7"/>
          </w:tcPr>
          <w:p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5"/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ins w:id="47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>návrhu čiastkovej správy/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del w:id="48" w:author="Jana Hôrková" w:date="2016-02-17T13:56:00Z">
              <w:r w:rsidRPr="00CF6605" w:rsidDel="007E1351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ins w:id="49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> 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ins w:id="50" w:author="Jana Hôrková" w:date="2016-02-17T13:56:00Z">
              <w:r w:rsidR="007E1351">
                <w:rPr>
                  <w:rFonts w:ascii="Arial" w:hAnsi="Arial" w:cs="Arial"/>
                  <w:sz w:val="18"/>
                  <w:szCs w:val="18"/>
                </w:rPr>
                <w:t xml:space="preserve"> na mieste</w:t>
              </w:r>
            </w:ins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Tr="000D0E5D">
        <w:tc>
          <w:tcPr>
            <w:tcW w:w="1878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  <w:r w:rsidRPr="00CF6605">
        <w:rPr>
          <w:rFonts w:ascii="Arial" w:hAnsi="Arial" w:cs="Arial"/>
          <w:b/>
          <w:sz w:val="18"/>
          <w:szCs w:val="18"/>
        </w:rPr>
        <w:t xml:space="preserve">Upozornenie: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4B283A" w:rsidRPr="00CF6605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>Skončením kontroly z úrovne riadiaceho orgánu</w:t>
      </w:r>
      <w:del w:id="51" w:author="Jana Hôrková" w:date="2016-02-17T13:57:00Z">
        <w:r w:rsidRPr="00CF6605" w:rsidDel="007E1351">
          <w:rPr>
            <w:rFonts w:ascii="Arial" w:hAnsi="Arial" w:cs="Arial"/>
            <w:sz w:val="18"/>
            <w:szCs w:val="18"/>
          </w:rPr>
          <w:delText xml:space="preserve"> </w:delText>
        </w:r>
      </w:del>
      <w:r w:rsidRPr="00CF6605">
        <w:rPr>
          <w:rFonts w:ascii="Arial" w:hAnsi="Arial" w:cs="Arial"/>
          <w:sz w:val="18"/>
          <w:szCs w:val="18"/>
        </w:rPr>
        <w:t xml:space="preserve">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del w:id="52" w:author="Jana Hôrková" w:date="2016-02-17T13:57:00Z">
        <w:r w:rsidRPr="00CF6605" w:rsidDel="007E1351">
          <w:rPr>
            <w:rFonts w:ascii="Arial" w:hAnsi="Arial" w:cs="Arial"/>
            <w:sz w:val="18"/>
            <w:szCs w:val="18"/>
          </w:rPr>
          <w:delText>Správou finančnej kontroly</w:delText>
        </w:r>
      </w:del>
      <w:ins w:id="53" w:author="Jana Hôrková" w:date="2016-02-17T13:57:00Z">
        <w:r w:rsidR="007E1351">
          <w:rPr>
            <w:rFonts w:ascii="Arial" w:hAnsi="Arial" w:cs="Arial"/>
            <w:sz w:val="18"/>
            <w:szCs w:val="18"/>
          </w:rPr>
          <w:t>Úradom vládneho auditu</w:t>
        </w:r>
      </w:ins>
      <w:r w:rsidRPr="00CF6605">
        <w:rPr>
          <w:rFonts w:ascii="Arial" w:hAnsi="Arial" w:cs="Arial"/>
          <w:sz w:val="18"/>
          <w:szCs w:val="18"/>
        </w:rPr>
        <w:t xml:space="preserve"> a pod.), vrátane zistení s finančnými dôsledkami pre kontrolovanú osobu (napr. prijímateľa).</w:t>
      </w:r>
    </w:p>
    <w:p w:rsidR="007E1351" w:rsidRDefault="004B283A" w:rsidP="004B283A">
      <w:pPr>
        <w:jc w:val="both"/>
        <w:rPr>
          <w:ins w:id="54" w:author="Jana Hôrková" w:date="2016-02-17T13:57:00Z"/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Kontrola je skončená dňom zaslania správy z kontroly </w:t>
      </w:r>
      <w:ins w:id="55" w:author="Jana Hôrková" w:date="2016-02-17T13:57:00Z">
        <w:r w:rsidR="007E1351">
          <w:rPr>
            <w:rFonts w:ascii="Arial" w:hAnsi="Arial" w:cs="Arial"/>
            <w:sz w:val="18"/>
            <w:szCs w:val="18"/>
          </w:rPr>
          <w:t xml:space="preserve">na mieste </w:t>
        </w:r>
      </w:ins>
      <w:r w:rsidRPr="00CF6605">
        <w:rPr>
          <w:rFonts w:ascii="Arial" w:hAnsi="Arial" w:cs="Arial"/>
          <w:sz w:val="18"/>
          <w:szCs w:val="18"/>
        </w:rPr>
        <w:t>kontrolovanej osobe (napr. prijímateľovi).</w:t>
      </w:r>
    </w:p>
    <w:p w:rsidR="004B283A" w:rsidRPr="00CF6605" w:rsidRDefault="007E1351" w:rsidP="004B283A">
      <w:pPr>
        <w:jc w:val="both"/>
        <w:rPr>
          <w:rFonts w:ascii="Arial" w:hAnsi="Arial" w:cs="Arial"/>
          <w:sz w:val="18"/>
          <w:szCs w:val="18"/>
        </w:rPr>
      </w:pPr>
      <w:ins w:id="56" w:author="Jana Hôrková" w:date="2016-02-17T13:57:00Z">
        <w:r>
          <w:rPr>
            <w:rFonts w:ascii="Arial" w:hAnsi="Arial" w:cs="Arial"/>
            <w:sz w:val="18"/>
            <w:szCs w:val="18"/>
          </w:rPr>
          <w:lastRenderedPageBreak/>
          <w:t>Zaslaním čiastkovej správy z</w:t>
        </w:r>
      </w:ins>
      <w:ins w:id="57" w:author="Jana Hôrková" w:date="2016-02-17T13:58:00Z">
        <w:r>
          <w:rPr>
            <w:rFonts w:ascii="Arial" w:hAnsi="Arial" w:cs="Arial"/>
            <w:sz w:val="18"/>
            <w:szCs w:val="18"/>
          </w:rPr>
          <w:t> </w:t>
        </w:r>
      </w:ins>
      <w:ins w:id="58" w:author="Jana Hôrková" w:date="2016-02-17T13:57:00Z">
        <w:r>
          <w:rPr>
            <w:rFonts w:ascii="Arial" w:hAnsi="Arial" w:cs="Arial"/>
            <w:sz w:val="18"/>
            <w:szCs w:val="18"/>
          </w:rPr>
          <w:t xml:space="preserve">kontroly </w:t>
        </w:r>
      </w:ins>
      <w:ins w:id="59" w:author="Jana Hôrková" w:date="2016-02-17T13:58:00Z">
        <w:r>
          <w:rPr>
            <w:rFonts w:ascii="Arial" w:hAnsi="Arial" w:cs="Arial"/>
            <w:sz w:val="18"/>
            <w:szCs w:val="18"/>
          </w:rPr>
          <w:t>na mieste je skončená tá časť finančnej kontroly, ktorej sa čiastková správa z kontroly na mieste týka.</w:t>
        </w:r>
      </w:ins>
      <w:r w:rsidR="004B283A" w:rsidRPr="00CF6605">
        <w:rPr>
          <w:rFonts w:ascii="Arial" w:hAnsi="Arial" w:cs="Arial"/>
          <w:sz w:val="18"/>
          <w:szCs w:val="18"/>
        </w:rPr>
        <w:t xml:space="preserve"> </w:t>
      </w: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B7" w:rsidRDefault="00C244B7">
      <w:r>
        <w:separator/>
      </w:r>
    </w:p>
  </w:endnote>
  <w:endnote w:type="continuationSeparator" w:id="0">
    <w:p w:rsidR="00C244B7" w:rsidRDefault="00C2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68AA">
      <w:rPr>
        <w:noProof/>
      </w:rPr>
      <w:t>2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268AA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5268AA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ins w:id="60" w:author="Jana Hôrková" w:date="2016-02-17T13:52:00Z">
      <w:r w:rsidR="007E1351">
        <w:rPr>
          <w:i/>
          <w:sz w:val="20"/>
          <w:szCs w:val="20"/>
        </w:rPr>
        <w:t>0</w:t>
      </w:r>
    </w:ins>
    <w:del w:id="61" w:author="Jana Hôrková" w:date="2016-02-17T13:52:00Z">
      <w:r w:rsidDel="007E1351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1.</w:t>
    </w:r>
    <w:del w:id="62" w:author="Jana Hôrková" w:date="2016-02-17T13:52:00Z">
      <w:r w:rsidDel="007E1351">
        <w:rPr>
          <w:i/>
          <w:sz w:val="20"/>
          <w:szCs w:val="20"/>
        </w:rPr>
        <w:delText>11</w:delText>
      </w:r>
    </w:del>
    <w:ins w:id="63" w:author="Jana Hôrková" w:date="2016-02-17T13:52:00Z">
      <w:r w:rsidR="007E1351">
        <w:rPr>
          <w:i/>
          <w:sz w:val="20"/>
          <w:szCs w:val="20"/>
        </w:rPr>
        <w:t>03</w:t>
      </w:r>
    </w:ins>
    <w:r>
      <w:rPr>
        <w:i/>
        <w:sz w:val="20"/>
        <w:szCs w:val="20"/>
      </w:rPr>
      <w:t>.201</w:t>
    </w:r>
    <w:ins w:id="64" w:author="Jana Hôrková" w:date="2016-02-17T13:52:00Z">
      <w:r w:rsidR="007E1351">
        <w:rPr>
          <w:i/>
          <w:sz w:val="20"/>
          <w:szCs w:val="20"/>
        </w:rPr>
        <w:t>6</w:t>
      </w:r>
    </w:ins>
    <w:del w:id="65" w:author="Jana Hôrková" w:date="2016-02-17T13:52:00Z">
      <w:r w:rsidDel="007E1351">
        <w:rPr>
          <w:i/>
          <w:sz w:val="20"/>
          <w:szCs w:val="20"/>
        </w:rPr>
        <w:delText>5</w:delText>
      </w:r>
    </w:del>
    <w:r>
      <w:rPr>
        <w:i/>
        <w:sz w:val="20"/>
        <w:szCs w:val="20"/>
      </w:rPr>
      <w:t xml:space="preserve">, účinnosť: </w:t>
    </w:r>
    <w:del w:id="66" w:author="Jana Hôrková" w:date="2016-02-17T13:52:00Z">
      <w:r w:rsidDel="007E1351">
        <w:rPr>
          <w:i/>
          <w:sz w:val="20"/>
          <w:szCs w:val="20"/>
        </w:rPr>
        <w:delText>16</w:delText>
      </w:r>
    </w:del>
    <w:ins w:id="67" w:author="Jana Hôrková" w:date="2016-02-17T13:52:00Z">
      <w:r w:rsidR="007E1351">
        <w:rPr>
          <w:i/>
          <w:sz w:val="20"/>
          <w:szCs w:val="20"/>
        </w:rPr>
        <w:t>01</w:t>
      </w:r>
    </w:ins>
    <w:r>
      <w:rPr>
        <w:i/>
        <w:sz w:val="20"/>
        <w:szCs w:val="20"/>
      </w:rPr>
      <w:t>.</w:t>
    </w:r>
    <w:del w:id="68" w:author="Jana Hôrková" w:date="2016-02-17T13:52:00Z">
      <w:r w:rsidDel="007E1351">
        <w:rPr>
          <w:i/>
          <w:sz w:val="20"/>
          <w:szCs w:val="20"/>
        </w:rPr>
        <w:delText>11</w:delText>
      </w:r>
    </w:del>
    <w:ins w:id="69" w:author="Jana Hôrková" w:date="2016-02-17T13:52:00Z">
      <w:r w:rsidR="007E1351">
        <w:rPr>
          <w:i/>
          <w:sz w:val="20"/>
          <w:szCs w:val="20"/>
        </w:rPr>
        <w:t>03</w:t>
      </w:r>
    </w:ins>
    <w:r>
      <w:rPr>
        <w:i/>
        <w:sz w:val="20"/>
        <w:szCs w:val="20"/>
      </w:rPr>
      <w:t>.201</w:t>
    </w:r>
    <w:ins w:id="70" w:author="Jana Hôrková" w:date="2016-02-17T13:52:00Z">
      <w:r w:rsidR="007E1351">
        <w:rPr>
          <w:i/>
          <w:sz w:val="20"/>
          <w:szCs w:val="20"/>
        </w:rPr>
        <w:t>6</w:t>
      </w:r>
    </w:ins>
    <w:del w:id="71" w:author="Jana Hôrková" w:date="2016-02-17T13:52:00Z">
      <w:r w:rsidDel="007E1351">
        <w:rPr>
          <w:i/>
          <w:sz w:val="20"/>
          <w:szCs w:val="20"/>
        </w:rPr>
        <w:delText>5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B7" w:rsidRDefault="00C244B7">
      <w:r>
        <w:separator/>
      </w:r>
    </w:p>
  </w:footnote>
  <w:footnote w:type="continuationSeparator" w:id="0">
    <w:p w:rsidR="00C244B7" w:rsidRDefault="00C244B7">
      <w:r>
        <w:continuationSeparator/>
      </w:r>
    </w:p>
  </w:footnote>
  <w:footnote w:id="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orgánu, ktorí vykonali kontrolu. </w:t>
      </w:r>
    </w:p>
  </w:footnote>
  <w:footnote w:id="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>RO uvedie názov kontrolovanej osoby (napr. prijímateľa, SO) alebo meno a priezvisko v prípade, ak je kontrolovanou osobou fyzická osoba</w:t>
      </w:r>
    </w:p>
  </w:footnote>
  <w:footnote w:id="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del w:id="6" w:author="Jana Hôrková" w:date="2016-02-17T13:53:00Z">
        <w:r w:rsidRPr="00CF6605" w:rsidDel="007E1351">
          <w:rPr>
            <w:rFonts w:ascii="Arial Narrow" w:hAnsi="Arial Narrow"/>
            <w:sz w:val="18"/>
          </w:rPr>
          <w:delText>Platí len v prípade kontroly na mieste (</w:delText>
        </w:r>
      </w:del>
      <w:ins w:id="7" w:author="Jana Hôrková" w:date="2016-02-17T13:53:00Z">
        <w:r w:rsidR="007E1351">
          <w:rPr>
            <w:rFonts w:ascii="Arial Narrow" w:hAnsi="Arial Narrow"/>
            <w:sz w:val="18"/>
          </w:rPr>
          <w:t>A</w:t>
        </w:r>
      </w:ins>
      <w:del w:id="8" w:author="Jana Hôrková" w:date="2016-02-17T13:53:00Z">
        <w:r w:rsidRPr="00CF6605" w:rsidDel="007E1351">
          <w:rPr>
            <w:rFonts w:ascii="Arial Narrow" w:hAnsi="Arial Narrow"/>
            <w:sz w:val="18"/>
          </w:rPr>
          <w:delText>a</w:delText>
        </w:r>
      </w:del>
      <w:r w:rsidRPr="00CF6605">
        <w:rPr>
          <w:rFonts w:ascii="Arial Narrow" w:hAnsi="Arial Narrow"/>
          <w:sz w:val="18"/>
        </w:rPr>
        <w:t xml:space="preserve">k je </w:t>
      </w:r>
      <w:ins w:id="9" w:author="Jana Hôrková" w:date="2016-02-17T13:53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ins w:id="10" w:author="Jana Hôrková" w:date="2016-02-17T13:53:00Z">
        <w:r w:rsidR="007E1351">
          <w:rPr>
            <w:rFonts w:ascii="Arial Narrow" w:hAnsi="Arial Narrow"/>
            <w:sz w:val="18"/>
          </w:rPr>
          <w:t xml:space="preserve">finančnej </w:t>
        </w:r>
      </w:ins>
      <w:r w:rsidRPr="00CF6605">
        <w:rPr>
          <w:rFonts w:ascii="Arial Narrow" w:hAnsi="Arial Narrow"/>
          <w:sz w:val="18"/>
        </w:rPr>
        <w:t>kontroly na mieste, RO uvedie všetky tieto miesta</w:t>
      </w:r>
      <w:del w:id="11" w:author="Jana Hôrková" w:date="2016-02-17T14:19:00Z">
        <w:r w:rsidRPr="00CF6605" w:rsidDel="003C08D7">
          <w:rPr>
            <w:rFonts w:ascii="Arial Narrow" w:hAnsi="Arial Narrow"/>
            <w:sz w:val="18"/>
          </w:rPr>
          <w:delText>)</w:delText>
        </w:r>
      </w:del>
      <w:r w:rsidRPr="00CF6605">
        <w:rPr>
          <w:rFonts w:ascii="Arial Narrow" w:hAnsi="Arial Narrow"/>
          <w:sz w:val="18"/>
        </w:rPr>
        <w:t>.</w:t>
      </w:r>
    </w:p>
  </w:footnote>
  <w:footnote w:id="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fyzický výkon kontroly rozdelený na viacero dní, je potrebné uviesť všetky dni.  </w:t>
      </w:r>
    </w:p>
  </w:footnote>
  <w:footnote w:id="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Ak je formou výkonu kontroly administratívna </w:t>
      </w:r>
      <w:ins w:id="12" w:author="Jana Hôrková" w:date="2016-02-17T13:54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môže zadefinovať bližšiu charakteristiku predmetu kontroly. </w:t>
      </w:r>
    </w:p>
  </w:footnote>
  <w:footnote w:id="9">
    <w:p w:rsidR="008303DA" w:rsidRDefault="004B283A" w:rsidP="004B283A">
      <w:pPr>
        <w:pStyle w:val="Textpoznmkypodiarou"/>
      </w:pPr>
      <w:del w:id="18" w:author="Jana Hôrková" w:date="2016-02-17T13:52:00Z">
        <w:r w:rsidRPr="00CF6605" w:rsidDel="007E1351">
          <w:rPr>
            <w:rStyle w:val="Odkaznapoznmkupodiarou"/>
            <w:rFonts w:ascii="Arial Narrow" w:hAnsi="Arial Narrow"/>
            <w:sz w:val="18"/>
          </w:rPr>
          <w:footnoteRef/>
        </w:r>
        <w:r w:rsidRPr="00CF6605" w:rsidDel="007E1351">
          <w:rPr>
            <w:rFonts w:ascii="Arial Narrow" w:hAnsi="Arial Narrow"/>
            <w:sz w:val="18"/>
          </w:rPr>
          <w:delText xml:space="preserve"> Nehodiace sa prečiarknuť. </w:delText>
        </w:r>
      </w:del>
    </w:p>
  </w:footnote>
  <w:footnote w:id="1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ins w:id="19" w:author="Jana Hôrková" w:date="2016-02-17T13:54:00Z">
        <w:r w:rsidR="007E1351">
          <w:rPr>
            <w:rFonts w:ascii="Arial Narrow" w:hAnsi="Arial Narrow"/>
            <w:sz w:val="18"/>
          </w:rPr>
          <w:t xml:space="preserve"> EŠIF</w:t>
        </w:r>
      </w:ins>
      <w:r w:rsidRPr="00CF6605">
        <w:rPr>
          <w:rFonts w:ascii="Arial Narrow" w:hAnsi="Arial Narrow"/>
          <w:sz w:val="18"/>
        </w:rPr>
        <w:t xml:space="preserve">. </w:t>
      </w:r>
    </w:p>
  </w:footnote>
  <w:footnote w:id="1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vypĺňa len v prípade </w:t>
      </w:r>
      <w:ins w:id="20" w:author="Jana Hôrková" w:date="2016-02-17T13:54:00Z">
        <w:r w:rsidR="007E1351">
          <w:rPr>
            <w:rFonts w:ascii="Arial Narrow" w:hAnsi="Arial Narrow"/>
            <w:sz w:val="18"/>
          </w:rPr>
          <w:t xml:space="preserve">finančnej </w:t>
        </w:r>
      </w:ins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detailne popíše nedostatky, ktoré boli pri kontrole zistené s odkazom na príslušné porušenia legislatívy SR, EÚ, Zmluvy o poskytnutí NFP </w:t>
      </w:r>
      <w:r w:rsidRPr="00CF6605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1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1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2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20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16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ins w:id="23" w:author="Jana Hôrková" w:date="2016-02-17T13:55:00Z">
        <w:r w:rsidR="007E1351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21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17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Ak je formou výkonu kontroly administratívna </w:t>
      </w:r>
      <w:ins w:id="28" w:author="Jana Hôrková" w:date="2016-02-17T13:58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je RO povinný uviesť taktiež informáciu o tom, či je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o platbu navrhnutá na schválenie v plnej výške/ schválená v zníženej sume/zamietnutá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8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vyplní ak je to relevantné. RO uvedie, ktoré skutočnosti uvedené v § </w:t>
      </w:r>
      <w:del w:id="35" w:author="Jana Hôrková" w:date="2016-02-17T13:58:00Z">
        <w:r w:rsidRPr="00CF6605" w:rsidDel="007E1351">
          <w:rPr>
            <w:rFonts w:ascii="Arial Narrow" w:hAnsi="Arial Narrow"/>
            <w:sz w:val="18"/>
          </w:rPr>
          <w:delText xml:space="preserve">9a </w:delText>
        </w:r>
      </w:del>
      <w:ins w:id="36" w:author="Jana Hôrková" w:date="2016-02-17T13:58:00Z">
        <w:r w:rsidR="007E1351">
          <w:rPr>
            <w:rFonts w:ascii="Arial Narrow" w:hAnsi="Arial Narrow"/>
            <w:sz w:val="18"/>
          </w:rPr>
          <w:t>6 ods. 4</w:t>
        </w:r>
        <w:r w:rsidR="007E1351" w:rsidRPr="00CF6605">
          <w:rPr>
            <w:rFonts w:ascii="Arial Narrow" w:hAnsi="Arial Narrow"/>
            <w:sz w:val="18"/>
          </w:rPr>
          <w:t xml:space="preserve"> </w:t>
        </w:r>
      </w:ins>
      <w:r w:rsidRPr="00CF6605">
        <w:rPr>
          <w:rFonts w:ascii="Arial Narrow" w:hAnsi="Arial Narrow"/>
          <w:sz w:val="18"/>
        </w:rPr>
        <w:t xml:space="preserve">zákona o finančnej kontrole overil. </w:t>
      </w:r>
    </w:p>
  </w:footnote>
  <w:footnote w:id="19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20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názov prílohy/názvy príloh, ktoré potvrdzujú nedostatky zistené  kontrolou. </w:t>
      </w:r>
    </w:p>
  </w:footnote>
  <w:footnote w:id="21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Určí RO, pričom minimálna lehota je 5 pracovných dní.</w:t>
      </w:r>
    </w:p>
  </w:footnote>
  <w:footnote w:id="22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Určí RO, pričom zohľadňuje ustanovenia čl. 132 nariadenia Európskeho parlamentu a Rady (EÚ) č. 1303/2013. </w:t>
      </w:r>
    </w:p>
  </w:footnote>
  <w:footnote w:id="23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ďalšie doplňujúce údaje (napr. informáciu o prerušení plynutia lehôt do zaslania námietok k návrhu správy zo strany kontrolovanej osoby). </w:t>
      </w:r>
    </w:p>
  </w:footnote>
  <w:footnote w:id="24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RO uvedie meno a priezvisko osoby (zamestnancov RO), ktoré vykonali kontrolu vrátane prizvaných osôb (napr. gestor horizontálneho princípu). V prípade, ak formou výkonu kontroly je administratívna</w:t>
      </w:r>
      <w:ins w:id="43" w:author="Jana Hôrková" w:date="2016-02-17T14:00:00Z">
        <w:r w:rsidR="007E1351">
          <w:rPr>
            <w:rFonts w:ascii="Arial Narrow" w:hAnsi="Arial Narrow"/>
            <w:sz w:val="18"/>
          </w:rPr>
          <w:t xml:space="preserve"> finančná</w:t>
        </w:r>
      </w:ins>
      <w:r w:rsidRPr="00CF6605">
        <w:rPr>
          <w:rFonts w:ascii="Arial Narrow" w:hAnsi="Arial Narrow"/>
          <w:sz w:val="18"/>
        </w:rPr>
        <w:t xml:space="preserve"> kontrola musí byť jednou z osôb vykonávajúcich kontrolu </w:t>
      </w:r>
      <w:ins w:id="44" w:author="Jana Hôrková" w:date="2016-02-17T14:00:00Z">
        <w:r w:rsidR="00DB1357">
          <w:rPr>
            <w:rFonts w:ascii="Arial Narrow" w:hAnsi="Arial Narrow"/>
            <w:sz w:val="18"/>
          </w:rPr>
          <w:t xml:space="preserve">štatutárny orgán alebo ním poverený </w:t>
        </w:r>
      </w:ins>
      <w:r w:rsidRPr="00CF6605">
        <w:rPr>
          <w:rFonts w:ascii="Arial Narrow" w:hAnsi="Arial Narrow"/>
          <w:sz w:val="18"/>
        </w:rPr>
        <w:t xml:space="preserve">vedúci zamestnanec.  </w:t>
      </w:r>
    </w:p>
  </w:footnote>
  <w:footnote w:id="25">
    <w:p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pozíciu zamestnanca RO v rámci interných predpisov. V prípade, ak formou výkonu kontroly je administratívna </w:t>
      </w:r>
      <w:ins w:id="45" w:author="Jana Hôrková" w:date="2016-02-17T13:59:00Z">
        <w:r w:rsidR="007E1351">
          <w:rPr>
            <w:rFonts w:ascii="Arial Narrow" w:hAnsi="Arial Narrow"/>
            <w:sz w:val="18"/>
          </w:rPr>
          <w:t xml:space="preserve">finančná </w:t>
        </w:r>
      </w:ins>
      <w:r w:rsidRPr="00CF6605">
        <w:rPr>
          <w:rFonts w:ascii="Arial Narrow" w:hAnsi="Arial Narrow"/>
          <w:sz w:val="18"/>
        </w:rPr>
        <w:t xml:space="preserve">kontrola musí byť jednou z osôb vykonávajúcich kontrolu </w:t>
      </w:r>
      <w:ins w:id="46" w:author="Jana Hôrková" w:date="2016-02-17T13:59:00Z">
        <w:r w:rsidR="007E1351">
          <w:rPr>
            <w:rFonts w:ascii="Arial Narrow" w:hAnsi="Arial Narrow"/>
            <w:sz w:val="18"/>
          </w:rPr>
          <w:t xml:space="preserve">štatutárny orgán alebo ním určený </w:t>
        </w:r>
      </w:ins>
      <w:r w:rsidRPr="00CF6605">
        <w:rPr>
          <w:rFonts w:ascii="Arial Narrow" w:hAnsi="Arial Narrow"/>
          <w:sz w:val="18"/>
        </w:rPr>
        <w:t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CA8"/>
    <w:rsid w:val="006E3584"/>
    <w:rsid w:val="00706F3D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1C1B"/>
    <w:rsid w:val="00DE7EAA"/>
    <w:rsid w:val="00E065B4"/>
    <w:rsid w:val="00E12E6D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34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000000" w:rsidRDefault="00932022">
          <w:r w:rsidRPr="005023B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932022"/>
    <w:rsid w:val="0096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3202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F1D02-6D1C-4706-99A1-AB59846DB688}"/>
</file>

<file path=customXml/itemProps2.xml><?xml version="1.0" encoding="utf-8"?>
<ds:datastoreItem xmlns:ds="http://schemas.openxmlformats.org/officeDocument/2006/customXml" ds:itemID="{5E9A0CF6-6EC0-4997-A63E-5EB3B13BA655}"/>
</file>

<file path=customXml/itemProps3.xml><?xml version="1.0" encoding="utf-8"?>
<ds:datastoreItem xmlns:ds="http://schemas.openxmlformats.org/officeDocument/2006/customXml" ds:itemID="{75A180CF-C9E7-4836-932B-D61678055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>vallo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Jana Hôrková</cp:lastModifiedBy>
  <cp:revision>4</cp:revision>
  <cp:lastPrinted>2013-11-29T15:29:00Z</cp:lastPrinted>
  <dcterms:created xsi:type="dcterms:W3CDTF">2016-02-25T13:32:00Z</dcterms:created>
  <dcterms:modified xsi:type="dcterms:W3CDTF">2016-02-25T13:33:00Z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